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2F" w:rsidRDefault="007E16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43E2F">
        <w:rPr>
          <w:rFonts w:ascii="Arial" w:hAnsi="Arial" w:cs="Arial"/>
          <w:b/>
          <w:color w:val="auto"/>
          <w:sz w:val="24"/>
          <w:szCs w:val="24"/>
        </w:rPr>
        <w:t>okres od 01.</w:t>
      </w:r>
      <w:r w:rsidR="00C66086">
        <w:rPr>
          <w:rFonts w:ascii="Arial" w:hAnsi="Arial" w:cs="Arial"/>
          <w:b/>
          <w:color w:val="auto"/>
          <w:sz w:val="24"/>
          <w:szCs w:val="24"/>
        </w:rPr>
        <w:t>10</w:t>
      </w:r>
      <w:r w:rsidR="00143E2F">
        <w:rPr>
          <w:rFonts w:ascii="Arial" w:hAnsi="Arial" w:cs="Arial"/>
          <w:b/>
          <w:color w:val="auto"/>
          <w:sz w:val="24"/>
          <w:szCs w:val="24"/>
        </w:rPr>
        <w:t xml:space="preserve">.2018 r. do </w:t>
      </w:r>
      <w:r w:rsidR="00C66086">
        <w:rPr>
          <w:rFonts w:ascii="Arial" w:hAnsi="Arial" w:cs="Arial"/>
          <w:b/>
          <w:color w:val="auto"/>
          <w:sz w:val="24"/>
          <w:szCs w:val="24"/>
        </w:rPr>
        <w:t>31.12</w:t>
      </w:r>
      <w:r w:rsidR="00143E2F">
        <w:rPr>
          <w:rFonts w:ascii="Arial" w:hAnsi="Arial" w:cs="Arial"/>
          <w:b/>
          <w:color w:val="auto"/>
          <w:sz w:val="24"/>
          <w:szCs w:val="24"/>
        </w:rPr>
        <w:t>.2018 r.</w:t>
      </w:r>
    </w:p>
    <w:p w:rsidR="007E1691" w:rsidRPr="007E1691" w:rsidRDefault="007E1691" w:rsidP="007E16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 w:rsidP="00467CA7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2D4C43">
              <w:rPr>
                <w:rFonts w:ascii="Arial" w:hAnsi="Arial" w:cs="Arial"/>
                <w:i/>
                <w:sz w:val="20"/>
              </w:rPr>
              <w:t>„Cyfrowa rekonstrukcja i digitalizacja  polskich filmów fabularnych, dokumentalnych i animowanych w celu zapewnienia dostępu na wszystkich polach dystrybucji (kino, telewizja, Internet, urządzenia mobilne) oraz zachowania dla przyszłych pokoleń polskiego dziedzi</w:t>
            </w:r>
            <w:r w:rsidRPr="002D4C43">
              <w:rPr>
                <w:rFonts w:ascii="Arial" w:hAnsi="Arial" w:cs="Arial"/>
                <w:i/>
                <w:sz w:val="20"/>
              </w:rPr>
              <w:t>c</w:t>
            </w:r>
            <w:r w:rsidR="00467CA7">
              <w:rPr>
                <w:rFonts w:ascii="Arial" w:hAnsi="Arial" w:cs="Arial"/>
                <w:i/>
                <w:sz w:val="20"/>
              </w:rPr>
              <w:t>twa filmowego”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4F48D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Kultury  i Dziedzictwa Narodowego</w:t>
            </w:r>
          </w:p>
        </w:tc>
      </w:tr>
      <w:tr w:rsidR="00CA516B" w:rsidRPr="0030196F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KADR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ZEBRA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TOR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Miniatur Filmowych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KRONIKA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Default="00705CEB" w:rsidP="009D2FA4">
            <w:pPr>
              <w:spacing w:line="276" w:lineRule="auto"/>
              <w:rPr>
                <w:ins w:id="0" w:author="Autor"/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Projekt  współfinansowany przez Unię Europejską ze środków Europejskiego Funduszu Rozwoju Regionalnego w ramach Poddziałania 2.3.2 „Cyfrowe ud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>stępnienie zasob</w:t>
            </w:r>
            <w:r w:rsidR="008D2FF8" w:rsidRPr="002D4C43">
              <w:rPr>
                <w:rFonts w:ascii="Arial" w:hAnsi="Arial" w:cs="Arial"/>
                <w:sz w:val="18"/>
                <w:szCs w:val="18"/>
              </w:rPr>
              <w:t>ó</w:t>
            </w:r>
            <w:r w:rsidRPr="002D4C43">
              <w:rPr>
                <w:rFonts w:ascii="Arial" w:hAnsi="Arial" w:cs="Arial"/>
                <w:sz w:val="18"/>
                <w:szCs w:val="18"/>
              </w:rPr>
              <w:t>w kultury”</w:t>
            </w:r>
            <w:r w:rsidR="00067447">
              <w:rPr>
                <w:rFonts w:ascii="Arial" w:hAnsi="Arial" w:cs="Arial"/>
                <w:sz w:val="18"/>
                <w:szCs w:val="18"/>
              </w:rPr>
              <w:t xml:space="preserve"> Program Operacyjny</w:t>
            </w:r>
            <w:r w:rsidR="00067447" w:rsidRPr="002D4C43">
              <w:rPr>
                <w:rFonts w:ascii="Arial" w:hAnsi="Arial" w:cs="Arial"/>
                <w:sz w:val="18"/>
                <w:szCs w:val="18"/>
              </w:rPr>
              <w:t xml:space="preserve"> Polska Cyfrowa na lata 2014-2020</w:t>
            </w:r>
          </w:p>
          <w:p w:rsidR="00FD4233" w:rsidRPr="002D4C43" w:rsidRDefault="00FD423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  <w:p w:rsidR="00705CEB" w:rsidRPr="002D4C43" w:rsidRDefault="00705CEB" w:rsidP="001B04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705C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Całkowity koszt projektu: </w:t>
            </w:r>
            <w:r w:rsidR="002D13C7" w:rsidRPr="00B9564F">
              <w:rPr>
                <w:rStyle w:val="td-label-value"/>
                <w:rFonts w:ascii="Arial" w:hAnsi="Arial" w:cs="Arial"/>
                <w:sz w:val="18"/>
                <w:szCs w:val="18"/>
              </w:rPr>
              <w:t>110 053 288,27</w:t>
            </w:r>
            <w:r w:rsidRPr="00B9564F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:rsidR="00705CE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listopada 2020 r.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2D4C43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ab/>
      </w:r>
      <w:r w:rsidR="0008182B" w:rsidRPr="002D4C43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D42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D4C43">
        <w:tc>
          <w:tcPr>
            <w:tcW w:w="2972" w:type="dxa"/>
          </w:tcPr>
          <w:p w:rsidR="00907F6D" w:rsidRPr="00B9564F" w:rsidRDefault="00B9564F" w:rsidP="00B9564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64F">
              <w:rPr>
                <w:rFonts w:ascii="Arial" w:hAnsi="Arial" w:cs="Arial"/>
                <w:sz w:val="18"/>
                <w:szCs w:val="20"/>
              </w:rPr>
              <w:t>36%</w:t>
            </w:r>
          </w:p>
        </w:tc>
        <w:tc>
          <w:tcPr>
            <w:tcW w:w="3260" w:type="dxa"/>
          </w:tcPr>
          <w:p w:rsidR="008D2FF8" w:rsidRPr="00B9564F" w:rsidRDefault="008D2FF8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:rsidR="00F07C3D" w:rsidRPr="00B9564F" w:rsidRDefault="002D13C7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B9564F">
              <w:rPr>
                <w:rFonts w:ascii="Arial" w:hAnsi="Arial" w:cs="Arial"/>
                <w:sz w:val="18"/>
                <w:szCs w:val="20"/>
              </w:rPr>
              <w:t>11,53%</w:t>
            </w:r>
          </w:p>
          <w:p w:rsidR="00907F6D" w:rsidRPr="00B9564F" w:rsidRDefault="00F07C3D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B9564F">
              <w:rPr>
                <w:rFonts w:ascii="Arial" w:hAnsi="Arial" w:cs="Arial"/>
                <w:sz w:val="18"/>
                <w:szCs w:val="20"/>
              </w:rPr>
              <w:t>( KOSZT KWALIFIKOWANY)</w:t>
            </w:r>
          </w:p>
        </w:tc>
        <w:tc>
          <w:tcPr>
            <w:tcW w:w="3402" w:type="dxa"/>
          </w:tcPr>
          <w:p w:rsidR="00972FC0" w:rsidRPr="003C5EA3" w:rsidRDefault="00972FC0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3C5EA3" w:rsidRDefault="002D13C7" w:rsidP="00D30B4E">
            <w:pPr>
              <w:rPr>
                <w:rFonts w:ascii="Arial" w:hAnsi="Arial" w:cs="Arial"/>
                <w:sz w:val="18"/>
                <w:szCs w:val="20"/>
              </w:rPr>
            </w:pPr>
            <w:r w:rsidRPr="00B9564F">
              <w:rPr>
                <w:rFonts w:ascii="Arial" w:hAnsi="Arial" w:cs="Arial"/>
                <w:sz w:val="18"/>
                <w:szCs w:val="20"/>
              </w:rPr>
              <w:t>40,25%</w:t>
            </w:r>
            <w:r w:rsidR="00D52DC4" w:rsidRPr="003C5EA3">
              <w:rPr>
                <w:rFonts w:ascii="Arial" w:hAnsi="Arial" w:cs="Arial"/>
                <w:sz w:val="18"/>
                <w:szCs w:val="20"/>
              </w:rPr>
              <w:t xml:space="preserve"> (WYDATKI OBJĘTE WNI</w:t>
            </w:r>
            <w:r w:rsidR="00D52DC4" w:rsidRPr="003C5EA3">
              <w:rPr>
                <w:rFonts w:ascii="Arial" w:hAnsi="Arial" w:cs="Arial"/>
                <w:sz w:val="18"/>
                <w:szCs w:val="20"/>
              </w:rPr>
              <w:t>O</w:t>
            </w:r>
            <w:r w:rsidR="00D52DC4" w:rsidRPr="003C5EA3">
              <w:rPr>
                <w:rFonts w:ascii="Arial" w:hAnsi="Arial" w:cs="Arial"/>
                <w:sz w:val="18"/>
                <w:szCs w:val="20"/>
              </w:rPr>
              <w:t>SKIEM )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color w:val="auto"/>
        </w:rPr>
      </w:pPr>
    </w:p>
    <w:p w:rsidR="00BB6B6B" w:rsidRDefault="00BB6B6B" w:rsidP="00BB6B6B"/>
    <w:p w:rsidR="00BB6B6B" w:rsidRDefault="00BB6B6B" w:rsidP="00BB6B6B"/>
    <w:p w:rsidR="00BB6B6B" w:rsidRPr="00BB6B6B" w:rsidRDefault="00BB6B6B" w:rsidP="00BB6B6B"/>
    <w:p w:rsidR="00E42938" w:rsidRPr="002D4C4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2D4C4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2D4C4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2D4C4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114"/>
        <w:gridCol w:w="1598"/>
        <w:gridCol w:w="1306"/>
        <w:gridCol w:w="1955"/>
        <w:gridCol w:w="2666"/>
      </w:tblGrid>
      <w:tr w:rsidR="004350B8" w:rsidRPr="002D4C43" w:rsidTr="0076796E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:rsidR="004350B8" w:rsidRPr="002D4C4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D4C4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55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666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F5EB5" w:rsidRPr="002D4C43" w:rsidTr="0076796E">
        <w:tc>
          <w:tcPr>
            <w:tcW w:w="2114" w:type="dxa"/>
          </w:tcPr>
          <w:p w:rsidR="00BF5EB5" w:rsidRPr="001C0E92" w:rsidRDefault="00BF5E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robocza studium wykonalności projektu.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520" w:rsidRPr="00F852C5" w:rsidRDefault="00392520" w:rsidP="00AC001C">
            <w:pPr>
              <w:autoSpaceDE w:val="0"/>
              <w:autoSpaceDN w:val="0"/>
              <w:adjustRightInd w:val="0"/>
              <w:jc w:val="center"/>
            </w:pPr>
          </w:p>
          <w:p w:rsidR="00BF5EB5" w:rsidRPr="001C0E92" w:rsidRDefault="00AC001C" w:rsidP="00AC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BF5EB5" w:rsidRPr="00D30B4E" w:rsidRDefault="00D30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0B4E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:rsidR="00BF5EB5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:rsidR="00BF5EB5" w:rsidRPr="001C0E92" w:rsidRDefault="00BF5EB5" w:rsidP="00EE489E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1C0E92">
              <w:rPr>
                <w:rFonts w:ascii="Arial" w:hAnsi="Arial" w:cs="Arial"/>
                <w:sz w:val="18"/>
                <w:szCs w:val="18"/>
              </w:rPr>
              <w:t>z</w:t>
            </w:r>
            <w:r w:rsidRPr="001C0E92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D26B38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ostateczna studium wykonalności projektu.</w:t>
            </w:r>
          </w:p>
        </w:tc>
        <w:tc>
          <w:tcPr>
            <w:tcW w:w="1598" w:type="dxa"/>
            <w:vAlign w:val="center"/>
          </w:tcPr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Pr="00AC001C" w:rsidRDefault="00AC001C" w:rsidP="00AC0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P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</w:pPr>
          </w:p>
        </w:tc>
        <w:tc>
          <w:tcPr>
            <w:tcW w:w="1306" w:type="dxa"/>
            <w:vAlign w:val="center"/>
          </w:tcPr>
          <w:p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:rsidR="00392520" w:rsidRPr="001C0E92" w:rsidRDefault="00392520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1C0E92">
              <w:rPr>
                <w:rFonts w:ascii="Arial" w:hAnsi="Arial" w:cs="Arial"/>
                <w:sz w:val="18"/>
                <w:szCs w:val="18"/>
              </w:rPr>
              <w:t>z</w:t>
            </w:r>
            <w:r w:rsidRPr="001C0E92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digitalizacji.</w:t>
            </w:r>
          </w:p>
        </w:tc>
        <w:tc>
          <w:tcPr>
            <w:tcW w:w="1598" w:type="dxa"/>
            <w:vMerge w:val="restart"/>
          </w:tcPr>
          <w:p w:rsidR="00AC001C" w:rsidRDefault="00AC001C" w:rsidP="00392520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Pr="00392520" w:rsidRDefault="00AC001C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B93" w:rsidRPr="004D1882">
              <w:rPr>
                <w:rFonts w:ascii="Arial" w:hAnsi="Arial" w:cs="Arial"/>
                <w:sz w:val="18"/>
                <w:szCs w:val="18"/>
              </w:rPr>
              <w:t>4</w:t>
            </w:r>
            <w:r w:rsidR="002F2B93" w:rsidRPr="002F2B93">
              <w:rPr>
                <w:rFonts w:ascii="Arial" w:hAnsi="Arial" w:cs="Arial"/>
                <w:b/>
                <w:sz w:val="18"/>
                <w:szCs w:val="18"/>
              </w:rPr>
              <w:t xml:space="preserve"> -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3 400,00</w:t>
            </w:r>
            <w:ins w:id="1" w:author="Autor">
              <w:r w:rsidR="004D1882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="004D1882"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392520" w:rsidRDefault="002F2B93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C001C" w:rsidRPr="00392520">
              <w:rPr>
                <w:rFonts w:ascii="Arial" w:hAnsi="Arial" w:cs="Arial"/>
                <w:sz w:val="18"/>
                <w:szCs w:val="18"/>
              </w:rPr>
              <w:t>1 812,00 TB</w:t>
            </w:r>
          </w:p>
          <w:p w:rsidR="00AC001C" w:rsidRPr="00AC001C" w:rsidRDefault="00AC001C" w:rsidP="00AC001C">
            <w:pPr>
              <w:autoSpaceDE w:val="0"/>
              <w:autoSpaceDN w:val="0"/>
              <w:adjustRightInd w:val="0"/>
              <w:ind w:left="-6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01-2018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2A1A7D" w:rsidRPr="003C5EA3" w:rsidRDefault="00392520" w:rsidP="006644CA">
            <w:pPr>
              <w:spacing w:before="24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C2941" w:rsidRPr="003C5EA3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opóźni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 xml:space="preserve">nie spowodowane </w:t>
            </w:r>
            <w:r w:rsidR="006644CA">
              <w:rPr>
                <w:rFonts w:ascii="Arial" w:hAnsi="Arial" w:cs="Arial"/>
                <w:i/>
                <w:sz w:val="18"/>
                <w:szCs w:val="18"/>
              </w:rPr>
              <w:t>jest zmi</w:t>
            </w:r>
            <w:r w:rsidR="006644C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6644CA">
              <w:rPr>
                <w:rFonts w:ascii="Arial" w:hAnsi="Arial" w:cs="Arial"/>
                <w:i/>
                <w:sz w:val="18"/>
                <w:szCs w:val="18"/>
              </w:rPr>
              <w:t xml:space="preserve">nami organizacyjnymi u Lidera Projektu oraz 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 xml:space="preserve"> wątpliwościami co do sposobu wyboru wyk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nawców – część Partnerów jest zwolniona zgodnie z art. 4 pkt.3 lit. G ze stosowania ustawy PZP).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>W lipcu został złożony do CPPC wniosek o aneks do umowy aktualizujący kamienie milowe. Opóźnienie nie wpłynie na realizację i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>nych zadań w projekcie.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Podpisanie umów z wykonawcami procesu rekonstrukcji.</w:t>
            </w:r>
          </w:p>
        </w:tc>
        <w:tc>
          <w:tcPr>
            <w:tcW w:w="1598" w:type="dxa"/>
            <w:vMerge/>
          </w:tcPr>
          <w:p w:rsidR="00392520" w:rsidRPr="001C0E92" w:rsidRDefault="00392520" w:rsidP="00AC001C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392520" w:rsidRPr="003C5EA3" w:rsidRDefault="00EC2941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A073F2" w:rsidRPr="003C5EA3">
              <w:rPr>
                <w:rFonts w:ascii="Arial" w:hAnsi="Arial" w:cs="Arial"/>
                <w:sz w:val="18"/>
                <w:szCs w:val="18"/>
              </w:rPr>
              <w:t>(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 xml:space="preserve">opóźnienie spowodowane jest </w:t>
            </w:r>
            <w:r w:rsidR="006644CA">
              <w:rPr>
                <w:rFonts w:ascii="Arial" w:hAnsi="Arial" w:cs="Arial"/>
                <w:i/>
                <w:sz w:val="18"/>
                <w:szCs w:val="18"/>
              </w:rPr>
              <w:t xml:space="preserve">zmianami organizacyjnymi u Lidera Projektu oraz 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wątpliwościami co do sposobu wyboru wyk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nawców – część Partnerów jest zwolniona zgodnie z art. 4 pkt.3 lit. G ze stosowania ustawy PZP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A073F2" w:rsidRPr="003C5EA3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 xml:space="preserve"> W lipcu został złożony do CPPC wniosek o aneks do umowy aktualizujący kamienie milowe. Opóźnienie nie wpłynie na realizację i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2A1A7D" w:rsidRPr="003C5EA3">
              <w:rPr>
                <w:rFonts w:ascii="Arial" w:hAnsi="Arial" w:cs="Arial"/>
                <w:i/>
                <w:sz w:val="18"/>
                <w:szCs w:val="18"/>
              </w:rPr>
              <w:t>nych zadań w projekcie.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duktów projektu -pierwszych 30% zr</w:t>
            </w:r>
            <w:r w:rsidRPr="001C0E92">
              <w:rPr>
                <w:rFonts w:ascii="Arial" w:hAnsi="Arial" w:cs="Arial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98" w:type="dxa"/>
            <w:vMerge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08-2018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392520" w:rsidRPr="001C0E92" w:rsidRDefault="006644CA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trakcie realizacji(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 xml:space="preserve">opóźnienie spowodowane jest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zmianami organizacyjnymi u Lidera Projektu oraz 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wątpliwościami co do sposobu wyboru wyk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nawców – część Partnerów jest zwolniona zgodnie z art. 4 pkt.3 lit. G ze stosowania ustawy PZP). W lipcu został złożony do CPPC wniosek o aneks do umowy aktualizujący kamienie milowe. Opóźnienie nie wpłynie na realizację i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lastRenderedPageBreak/>
              <w:t>nych zadań w projekcie</w:t>
            </w:r>
          </w:p>
        </w:tc>
      </w:tr>
      <w:tr w:rsidR="00392520" w:rsidRPr="002D4C43" w:rsidTr="0076796E">
        <w:tc>
          <w:tcPr>
            <w:tcW w:w="2114" w:type="dxa"/>
            <w:vAlign w:val="center"/>
          </w:tcPr>
          <w:p w:rsidR="00392520" w:rsidRPr="001C0E92" w:rsidRDefault="0039252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Odbiór głównych pr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duktów projektu -pierwszych 30% zr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riałów filmowych.</w:t>
            </w:r>
          </w:p>
        </w:tc>
        <w:tc>
          <w:tcPr>
            <w:tcW w:w="1598" w:type="dxa"/>
            <w:vMerge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08-2019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392520" w:rsidRPr="001C0E92" w:rsidRDefault="00392520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92520" w:rsidRPr="002D4C43" w:rsidTr="0076796E">
        <w:tc>
          <w:tcPr>
            <w:tcW w:w="2114" w:type="dxa"/>
            <w:vAlign w:val="center"/>
          </w:tcPr>
          <w:p w:rsidR="00392520" w:rsidRPr="001C0E92" w:rsidRDefault="0039252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głównych pr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duktów projektu -pierwszych 40% zr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riałów filmowych</w:t>
            </w:r>
          </w:p>
        </w:tc>
        <w:tc>
          <w:tcPr>
            <w:tcW w:w="1598" w:type="dxa"/>
            <w:vMerge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05-2020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392520" w:rsidRPr="001C0E92" w:rsidRDefault="00392520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0E92" w:rsidRPr="002D4C43" w:rsidTr="0076796E">
        <w:tc>
          <w:tcPr>
            <w:tcW w:w="2114" w:type="dxa"/>
            <w:vAlign w:val="center"/>
          </w:tcPr>
          <w:p w:rsidR="001C0E92" w:rsidRPr="001C0E92" w:rsidRDefault="001C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Realizacja postępowań w celu wyboru wyk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nawcy.</w:t>
            </w:r>
          </w:p>
        </w:tc>
        <w:tc>
          <w:tcPr>
            <w:tcW w:w="1598" w:type="dxa"/>
            <w:vAlign w:val="center"/>
          </w:tcPr>
          <w:p w:rsidR="001C0E92" w:rsidRPr="001C0E92" w:rsidRDefault="00AC001C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1C0E92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01-2018</w:t>
            </w:r>
          </w:p>
        </w:tc>
        <w:tc>
          <w:tcPr>
            <w:tcW w:w="1955" w:type="dxa"/>
            <w:vAlign w:val="center"/>
          </w:tcPr>
          <w:p w:rsidR="001C0E92" w:rsidRPr="00853273" w:rsidRDefault="00D30B4E" w:rsidP="00D30B4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66" w:type="dxa"/>
            <w:vAlign w:val="center"/>
          </w:tcPr>
          <w:p w:rsidR="001C0E92" w:rsidRPr="00853273" w:rsidRDefault="00C34C11" w:rsidP="00A073F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853273">
              <w:rPr>
                <w:rFonts w:ascii="Arial" w:hAnsi="Arial" w:cs="Arial"/>
                <w:sz w:val="18"/>
                <w:szCs w:val="18"/>
              </w:rPr>
              <w:t>z</w:t>
            </w:r>
            <w:r w:rsidRPr="00853273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853273">
              <w:rPr>
                <w:rFonts w:ascii="Arial" w:hAnsi="Arial" w:cs="Arial"/>
                <w:sz w:val="18"/>
                <w:szCs w:val="18"/>
              </w:rPr>
              <w:t>o</w:t>
            </w:r>
            <w:r w:rsidRPr="00853273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1C0E92" w:rsidRPr="002D4C43" w:rsidTr="0076796E">
        <w:tc>
          <w:tcPr>
            <w:tcW w:w="2114" w:type="dxa"/>
            <w:vAlign w:val="center"/>
          </w:tcPr>
          <w:p w:rsidR="001C0E92" w:rsidRPr="001C0E92" w:rsidRDefault="001C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 xml:space="preserve">Podpisanie umów z wykonawcami </w:t>
            </w:r>
          </w:p>
        </w:tc>
        <w:tc>
          <w:tcPr>
            <w:tcW w:w="1598" w:type="dxa"/>
            <w:vAlign w:val="center"/>
          </w:tcPr>
          <w:p w:rsidR="001C0E92" w:rsidRPr="001C0E92" w:rsidRDefault="00AC001C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1C0E92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1955" w:type="dxa"/>
            <w:vAlign w:val="center"/>
          </w:tcPr>
          <w:p w:rsidR="001C0E92" w:rsidRPr="00853273" w:rsidRDefault="00D30B4E" w:rsidP="00D30B4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666" w:type="dxa"/>
            <w:vAlign w:val="center"/>
          </w:tcPr>
          <w:p w:rsidR="001C0E92" w:rsidRPr="00853273" w:rsidRDefault="00C34C11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853273">
              <w:rPr>
                <w:rFonts w:ascii="Arial" w:hAnsi="Arial" w:cs="Arial"/>
                <w:sz w:val="18"/>
                <w:szCs w:val="18"/>
              </w:rPr>
              <w:t>z</w:t>
            </w:r>
            <w:r w:rsidRPr="00853273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853273">
              <w:rPr>
                <w:rFonts w:ascii="Arial" w:hAnsi="Arial" w:cs="Arial"/>
                <w:sz w:val="18"/>
                <w:szCs w:val="18"/>
              </w:rPr>
              <w:t>o</w:t>
            </w:r>
            <w:r w:rsidRPr="00853273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1C0E92" w:rsidRPr="002D4C43" w:rsidTr="0076796E">
        <w:tc>
          <w:tcPr>
            <w:tcW w:w="2114" w:type="dxa"/>
            <w:vAlign w:val="center"/>
          </w:tcPr>
          <w:p w:rsidR="001C0E92" w:rsidRPr="001C0E92" w:rsidRDefault="001C0E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64231B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biór prac budowl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nych, których celem jest adaptacja p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mieszczeń do potrzeb Centrum Dystrybucy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nego.</w:t>
            </w:r>
          </w:p>
        </w:tc>
        <w:tc>
          <w:tcPr>
            <w:tcW w:w="1598" w:type="dxa"/>
            <w:vAlign w:val="center"/>
          </w:tcPr>
          <w:p w:rsidR="001C0E92" w:rsidRPr="001C0E92" w:rsidRDefault="00AC001C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1C0E92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11-2018</w:t>
            </w:r>
          </w:p>
        </w:tc>
        <w:tc>
          <w:tcPr>
            <w:tcW w:w="1955" w:type="dxa"/>
            <w:vAlign w:val="center"/>
          </w:tcPr>
          <w:p w:rsidR="001C0E92" w:rsidRPr="001C0E92" w:rsidRDefault="001C0E92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1C0E92" w:rsidRPr="001C0E92" w:rsidRDefault="001C0E92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C001C" w:rsidRPr="002D4C43" w:rsidTr="0076796E">
        <w:tc>
          <w:tcPr>
            <w:tcW w:w="2114" w:type="dxa"/>
          </w:tcPr>
          <w:p w:rsidR="00AC001C" w:rsidRPr="001C0E92" w:rsidRDefault="00AC001C" w:rsidP="0041223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Realizacja postępowań w celu wyłonienia 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stawców wyposażenia.</w:t>
            </w:r>
          </w:p>
          <w:p w:rsidR="00AC001C" w:rsidRPr="001C0E92" w:rsidRDefault="00AC001C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8" w:type="dxa"/>
            <w:vMerge w:val="restart"/>
          </w:tcPr>
          <w:p w:rsidR="00AC001C" w:rsidRP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C001C" w:rsidRPr="00AC001C">
              <w:rPr>
                <w:rFonts w:ascii="Arial" w:hAnsi="Arial" w:cs="Arial"/>
                <w:sz w:val="18"/>
                <w:szCs w:val="18"/>
              </w:rPr>
              <w:t xml:space="preserve"> [szt.] - 8,00</w:t>
            </w:r>
          </w:p>
          <w:p w:rsidR="00AC001C" w:rsidRP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AC001C" w:rsidRPr="00AC001C">
              <w:rPr>
                <w:rFonts w:ascii="Arial" w:hAnsi="Arial" w:cs="Arial"/>
                <w:sz w:val="18"/>
                <w:szCs w:val="18"/>
              </w:rPr>
              <w:t xml:space="preserve"> [szt.] - 6 800,00</w:t>
            </w:r>
          </w:p>
          <w:p w:rsidR="00AC001C" w:rsidRP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AC001C"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:rsidR="00AC001C" w:rsidRP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AC001C"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:rsid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AC001C" w:rsidRPr="00AC001C">
              <w:rPr>
                <w:rFonts w:ascii="Arial" w:hAnsi="Arial" w:cs="Arial"/>
                <w:sz w:val="18"/>
                <w:szCs w:val="18"/>
              </w:rPr>
              <w:t xml:space="preserve"> - 1 578,50 TB</w:t>
            </w:r>
          </w:p>
          <w:p w:rsid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AC001C"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:rsidR="000A4AC9" w:rsidRPr="00AC001C" w:rsidRDefault="004D1625" w:rsidP="00AC00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0A4AC9">
              <w:rPr>
                <w:rFonts w:ascii="Arial" w:hAnsi="Arial" w:cs="Arial"/>
                <w:sz w:val="18"/>
                <w:szCs w:val="18"/>
              </w:rPr>
              <w:t xml:space="preserve"> 6 160 000,00 szt.</w:t>
            </w:r>
          </w:p>
        </w:tc>
        <w:tc>
          <w:tcPr>
            <w:tcW w:w="1306" w:type="dxa"/>
            <w:vAlign w:val="center"/>
          </w:tcPr>
          <w:p w:rsidR="00AC001C" w:rsidRPr="001C0E92" w:rsidRDefault="002F2B93" w:rsidP="002F2B93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55" w:type="dxa"/>
            <w:vAlign w:val="center"/>
          </w:tcPr>
          <w:p w:rsidR="00AC001C" w:rsidRPr="001C0E92" w:rsidRDefault="00AC001C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AC001C" w:rsidRPr="001C0E92" w:rsidRDefault="00AC001C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6644CA" w:rsidRPr="006644CA">
              <w:rPr>
                <w:rFonts w:ascii="Arial" w:hAnsi="Arial" w:cs="Arial"/>
                <w:i/>
                <w:sz w:val="18"/>
                <w:szCs w:val="18"/>
              </w:rPr>
              <w:t>(opóźnienie spowodowane zmianami o</w:t>
            </w:r>
            <w:r w:rsidR="006644CA" w:rsidRPr="006644CA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="006644CA" w:rsidRPr="006644CA">
              <w:rPr>
                <w:rFonts w:ascii="Arial" w:hAnsi="Arial" w:cs="Arial"/>
                <w:i/>
                <w:sz w:val="18"/>
                <w:szCs w:val="18"/>
              </w:rPr>
              <w:t>ganizacyjnymi u Lidera Pr</w:t>
            </w:r>
            <w:r w:rsidR="006644CA" w:rsidRPr="006644CA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6644CA" w:rsidRPr="006644CA">
              <w:rPr>
                <w:rFonts w:ascii="Arial" w:hAnsi="Arial" w:cs="Arial"/>
                <w:i/>
                <w:sz w:val="18"/>
                <w:szCs w:val="18"/>
              </w:rPr>
              <w:t>jektu</w:t>
            </w:r>
            <w:r w:rsidR="006644CA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C001C" w:rsidRPr="002D4C43" w:rsidTr="0076796E">
        <w:tc>
          <w:tcPr>
            <w:tcW w:w="2114" w:type="dxa"/>
            <w:vAlign w:val="center"/>
          </w:tcPr>
          <w:p w:rsidR="00AC001C" w:rsidRPr="001C0E92" w:rsidRDefault="00AC001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 i 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stawcami prac oraz wyposażenia.</w:t>
            </w:r>
          </w:p>
        </w:tc>
        <w:tc>
          <w:tcPr>
            <w:tcW w:w="1598" w:type="dxa"/>
            <w:vMerge/>
          </w:tcPr>
          <w:p w:rsidR="00AC001C" w:rsidRPr="001C0E92" w:rsidRDefault="00AC001C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AC001C" w:rsidRPr="001C0E92" w:rsidRDefault="002F2B93" w:rsidP="00AC001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955" w:type="dxa"/>
            <w:vAlign w:val="center"/>
          </w:tcPr>
          <w:p w:rsidR="00AC001C" w:rsidRPr="001C0E92" w:rsidRDefault="00AC001C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AC001C" w:rsidRPr="001C0E92" w:rsidRDefault="00AC001C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182288" w:rsidRPr="001C0E92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  <w:r w:rsidR="00182288" w:rsidRPr="006644CA">
              <w:rPr>
                <w:rFonts w:ascii="Arial" w:hAnsi="Arial" w:cs="Arial"/>
                <w:i/>
                <w:sz w:val="18"/>
                <w:szCs w:val="18"/>
              </w:rPr>
              <w:t>(opóźnienie spow</w:t>
            </w:r>
            <w:r w:rsidR="00182288" w:rsidRPr="006644CA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182288" w:rsidRPr="006644CA">
              <w:rPr>
                <w:rFonts w:ascii="Arial" w:hAnsi="Arial" w:cs="Arial"/>
                <w:i/>
                <w:sz w:val="18"/>
                <w:szCs w:val="18"/>
              </w:rPr>
              <w:t>dowane zmianami organiz</w:t>
            </w:r>
            <w:r w:rsidR="00182288" w:rsidRPr="006644C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182288" w:rsidRPr="006644CA">
              <w:rPr>
                <w:rFonts w:ascii="Arial" w:hAnsi="Arial" w:cs="Arial"/>
                <w:i/>
                <w:sz w:val="18"/>
                <w:szCs w:val="18"/>
              </w:rPr>
              <w:t>cyjnymi u Lidera Projektu</w:t>
            </w:r>
            <w:r w:rsidR="0018228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AC001C" w:rsidRPr="002D4C43" w:rsidTr="0076796E">
        <w:tc>
          <w:tcPr>
            <w:tcW w:w="2114" w:type="dxa"/>
            <w:vAlign w:val="center"/>
          </w:tcPr>
          <w:p w:rsidR="00AC001C" w:rsidRPr="001C0E92" w:rsidRDefault="00AC001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prac instalato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skich, próby rozruch.</w:t>
            </w:r>
          </w:p>
        </w:tc>
        <w:tc>
          <w:tcPr>
            <w:tcW w:w="1598" w:type="dxa"/>
            <w:vMerge/>
          </w:tcPr>
          <w:p w:rsidR="00AC001C" w:rsidRPr="001C0E92" w:rsidRDefault="00AC001C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AC001C" w:rsidRPr="001C0E92" w:rsidRDefault="002F2B93" w:rsidP="002F2B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11-2018</w:t>
            </w:r>
          </w:p>
        </w:tc>
        <w:tc>
          <w:tcPr>
            <w:tcW w:w="1955" w:type="dxa"/>
            <w:vAlign w:val="center"/>
          </w:tcPr>
          <w:p w:rsidR="00AC001C" w:rsidRPr="001C0E92" w:rsidRDefault="00AC001C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AC001C" w:rsidRPr="001C0E92" w:rsidRDefault="00AC001C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6796E" w:rsidRPr="002D4C43" w:rsidTr="0076796E">
        <w:tc>
          <w:tcPr>
            <w:tcW w:w="2114" w:type="dxa"/>
            <w:vAlign w:val="center"/>
          </w:tcPr>
          <w:p w:rsidR="0076796E" w:rsidRPr="001C0E92" w:rsidRDefault="007679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Rozpoczęcie postęp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wań w celu wyłonienia wykonawców działań informacyjno-promocyjnych.</w:t>
            </w:r>
          </w:p>
        </w:tc>
        <w:tc>
          <w:tcPr>
            <w:tcW w:w="1598" w:type="dxa"/>
            <w:vAlign w:val="center"/>
          </w:tcPr>
          <w:p w:rsidR="0076796E" w:rsidRPr="001C0E92" w:rsidRDefault="0076796E" w:rsidP="00D30B4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76796E" w:rsidRPr="001C0E92" w:rsidRDefault="002F2B93" w:rsidP="002F2B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1955" w:type="dxa"/>
            <w:vAlign w:val="center"/>
          </w:tcPr>
          <w:p w:rsidR="0076796E" w:rsidRPr="001C0E92" w:rsidRDefault="0076796E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76796E" w:rsidRPr="001C0E92" w:rsidRDefault="00EC2941" w:rsidP="00D6647F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C2941"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647F">
              <w:rPr>
                <w:rFonts w:ascii="Arial" w:hAnsi="Arial" w:cs="Arial"/>
                <w:sz w:val="18"/>
                <w:szCs w:val="18"/>
              </w:rPr>
              <w:t>(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opóźni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nie spow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dowane zmianami organiz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cyjnymi u Lidera Projektu)</w:t>
            </w:r>
            <w:r w:rsidR="00D6647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76796E" w:rsidRPr="002D4C43" w:rsidTr="0076796E">
        <w:tc>
          <w:tcPr>
            <w:tcW w:w="2114" w:type="dxa"/>
            <w:vAlign w:val="center"/>
          </w:tcPr>
          <w:p w:rsidR="0076796E" w:rsidRPr="001C0E92" w:rsidRDefault="007679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wykonawcami.</w:t>
            </w:r>
          </w:p>
        </w:tc>
        <w:tc>
          <w:tcPr>
            <w:tcW w:w="1598" w:type="dxa"/>
            <w:vAlign w:val="center"/>
          </w:tcPr>
          <w:p w:rsidR="0076796E" w:rsidRPr="001C0E92" w:rsidRDefault="0076796E" w:rsidP="00D30B4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76796E" w:rsidRPr="002F2B93" w:rsidRDefault="002F2B93" w:rsidP="002F2B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2B93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955" w:type="dxa"/>
            <w:vAlign w:val="center"/>
          </w:tcPr>
          <w:p w:rsidR="0076796E" w:rsidRPr="001C0E92" w:rsidRDefault="0076796E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76796E" w:rsidRPr="001C0E92" w:rsidRDefault="00EC2941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C2941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8108C4">
              <w:rPr>
                <w:rFonts w:ascii="Arial" w:hAnsi="Arial" w:cs="Arial"/>
                <w:sz w:val="18"/>
                <w:szCs w:val="18"/>
              </w:rPr>
              <w:t>(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opóźni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nie spowodowane zmianami o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ganizacyjnymi u Lidera Pr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D6647F" w:rsidRPr="00D6647F">
              <w:rPr>
                <w:rFonts w:ascii="Arial" w:hAnsi="Arial" w:cs="Arial"/>
                <w:i/>
                <w:sz w:val="18"/>
                <w:szCs w:val="18"/>
              </w:rPr>
              <w:t>jektu)</w:t>
            </w:r>
          </w:p>
        </w:tc>
      </w:tr>
      <w:tr w:rsidR="0076796E" w:rsidRPr="002D4C43" w:rsidTr="0076796E">
        <w:tc>
          <w:tcPr>
            <w:tcW w:w="2114" w:type="dxa"/>
            <w:vAlign w:val="center"/>
          </w:tcPr>
          <w:p w:rsidR="0076796E" w:rsidRPr="001C0E92" w:rsidRDefault="007679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Działania informacyjno-promocyjnych przew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dziane do realizacji w projekcie.</w:t>
            </w:r>
          </w:p>
        </w:tc>
        <w:tc>
          <w:tcPr>
            <w:tcW w:w="1598" w:type="dxa"/>
            <w:vAlign w:val="center"/>
          </w:tcPr>
          <w:p w:rsidR="0076796E" w:rsidRPr="001C0E92" w:rsidRDefault="0076796E" w:rsidP="00D30B4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76796E" w:rsidRPr="001C0E92" w:rsidRDefault="002F2B9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55" w:type="dxa"/>
            <w:vAlign w:val="center"/>
          </w:tcPr>
          <w:p w:rsidR="0076796E" w:rsidRPr="001C0E92" w:rsidRDefault="0076796E" w:rsidP="00AC001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76796E" w:rsidRPr="001C0E92" w:rsidRDefault="0076796E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:rsidR="005603C1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5603C1" w:rsidRPr="00141A92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pPr w:leftFromText="141" w:rightFromText="141" w:vertAnchor="text" w:horzAnchor="margin" w:tblpY="382"/>
        <w:tblW w:w="9634" w:type="dxa"/>
        <w:tblLayout w:type="fixed"/>
        <w:tblLook w:val="04A0"/>
      </w:tblPr>
      <w:tblGrid>
        <w:gridCol w:w="2518"/>
        <w:gridCol w:w="1276"/>
        <w:gridCol w:w="1134"/>
        <w:gridCol w:w="2437"/>
        <w:gridCol w:w="2241"/>
        <w:gridCol w:w="28"/>
      </w:tblGrid>
      <w:tr w:rsidR="005603C1" w:rsidRPr="002B50C0" w:rsidTr="005603C1">
        <w:trPr>
          <w:tblHeader/>
        </w:trPr>
        <w:tc>
          <w:tcPr>
            <w:tcW w:w="2518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5603C1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437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9" w:type="dxa"/>
            <w:gridSpan w:val="2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603C1" w:rsidRPr="008D2FF8" w:rsidTr="005603C1"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1.Liczba pobrań/odtworzeń dokumentów zawierających informacje sektora public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6 160 000</w:t>
            </w:r>
          </w:p>
        </w:tc>
        <w:tc>
          <w:tcPr>
            <w:tcW w:w="2437" w:type="dxa"/>
            <w:vAlign w:val="center"/>
          </w:tcPr>
          <w:p w:rsidR="005603C1" w:rsidRPr="002D4C43" w:rsidRDefault="005603C1" w:rsidP="005603C1">
            <w:pPr>
              <w:rPr>
                <w:rFonts w:cstheme="minorHAnsi"/>
                <w:sz w:val="19"/>
                <w:szCs w:val="19"/>
              </w:rPr>
            </w:pPr>
            <w:r w:rsidRPr="002D4C43">
              <w:rPr>
                <w:rFonts w:cstheme="minorHAnsi"/>
                <w:sz w:val="19"/>
                <w:szCs w:val="19"/>
              </w:rPr>
              <w:t>Po uruchomieniu platformy dystrybucyjnej on-line oraz kampanii promocyjnej n</w:t>
            </w:r>
            <w:r w:rsidRPr="002D4C43">
              <w:rPr>
                <w:rFonts w:cstheme="minorHAnsi"/>
                <w:sz w:val="19"/>
                <w:szCs w:val="19"/>
              </w:rPr>
              <w:t>o</w:t>
            </w:r>
            <w:r w:rsidRPr="002D4C43">
              <w:rPr>
                <w:rFonts w:cstheme="minorHAnsi"/>
                <w:sz w:val="19"/>
                <w:szCs w:val="19"/>
              </w:rPr>
              <w:t>wej platformy</w:t>
            </w:r>
            <w:ins w:id="2" w:author="Autor">
              <w:r w:rsidR="00D6647F">
                <w:rPr>
                  <w:rFonts w:cstheme="minorHAnsi"/>
                  <w:sz w:val="19"/>
                  <w:szCs w:val="19"/>
                </w:rPr>
                <w:t xml:space="preserve"> </w:t>
              </w:r>
            </w:ins>
            <w:r w:rsidRPr="002D4C43">
              <w:rPr>
                <w:rFonts w:cstheme="minorHAnsi"/>
                <w:sz w:val="19"/>
                <w:szCs w:val="19"/>
              </w:rPr>
              <w:t>digital</w:t>
            </w:r>
          </w:p>
          <w:p w:rsidR="005603C1" w:rsidRPr="002D4C43" w:rsidRDefault="00FD4233" w:rsidP="00D6647F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11-2020</w:t>
            </w:r>
          </w:p>
        </w:tc>
        <w:tc>
          <w:tcPr>
            <w:tcW w:w="2269" w:type="dxa"/>
            <w:gridSpan w:val="2"/>
          </w:tcPr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2D4C43">
              <w:rPr>
                <w:rFonts w:cstheme="minorHAnsi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  <w:trHeight w:val="1180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2.Liczba wygenerowanych kluczy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D6647F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3.Liczba podmiotów, które udostępniły on-line inform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8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4.Liczba zdigitalizowanych dokumentów zawierających informacje sektora public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3 400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480E65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30</w:t>
            </w:r>
          </w:p>
        </w:tc>
      </w:tr>
      <w:tr w:rsidR="005603C1" w:rsidRPr="008D2FF8" w:rsidTr="005603C1">
        <w:trPr>
          <w:gridAfter w:val="1"/>
          <w:wAfter w:w="28" w:type="dxa"/>
          <w:trHeight w:val="1590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5.Liczba udostępnionych on-line dokumentów zawieraj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ą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cych informacje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6800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D6647F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6.Liczba utworzonych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7.Liczba baz danych udostę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p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nionych on-line poprzez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D6647F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8.Rozmiar zdigitalizowanej informacji sektora publiczn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e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1812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480E65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252</w:t>
            </w: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9.Rozmiar udostępnionych on-line informacji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1578,50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  <w:del w:id="3" w:author="Autor">
              <w:r w:rsidR="005603C1" w:rsidRPr="002D4C43" w:rsidDel="00FD4233">
                <w:rPr>
                  <w:rStyle w:val="Nagwek2Znak"/>
                  <w:rFonts w:asciiTheme="minorHAnsi" w:hAnsiTheme="minorHAnsi" w:cstheme="minorHAnsi"/>
                  <w:color w:val="auto"/>
                  <w:sz w:val="19"/>
                  <w:szCs w:val="19"/>
                </w:rPr>
                <w:delText>.</w:delText>
              </w:r>
            </w:del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</w:pPr>
          </w:p>
        </w:tc>
      </w:tr>
    </w:tbl>
    <w:p w:rsidR="00D16FAD" w:rsidRPr="00D16FAD" w:rsidRDefault="007D2C34" w:rsidP="00D16FAD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524" w:type="dxa"/>
        <w:tblLook w:val="04A0"/>
      </w:tblPr>
      <w:tblGrid>
        <w:gridCol w:w="2595"/>
        <w:gridCol w:w="1624"/>
        <w:gridCol w:w="1985"/>
        <w:gridCol w:w="3320"/>
      </w:tblGrid>
      <w:tr w:rsidR="007D38BD" w:rsidRPr="002B50C0" w:rsidTr="00186202">
        <w:trPr>
          <w:tblHeader/>
        </w:trPr>
        <w:tc>
          <w:tcPr>
            <w:tcW w:w="2595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24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20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00F50" w:rsidRPr="002B50C0" w:rsidTr="00186202">
        <w:tc>
          <w:tcPr>
            <w:tcW w:w="2595" w:type="dxa"/>
          </w:tcPr>
          <w:p w:rsidR="00700F50" w:rsidRPr="002D4C43" w:rsidRDefault="005603C1" w:rsidP="00700F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1624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1985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color w:val="0070C0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3320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</w:tbl>
    <w:p w:rsidR="00933BEC" w:rsidRPr="002B50C0" w:rsidRDefault="00933BEC" w:rsidP="00C80203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Style w:val="Nagwek3Znak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o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by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ayout w:type="fixed"/>
        <w:tblLook w:val="04A0"/>
      </w:tblPr>
      <w:tblGrid>
        <w:gridCol w:w="2802"/>
        <w:gridCol w:w="1475"/>
        <w:gridCol w:w="2005"/>
        <w:gridCol w:w="3352"/>
      </w:tblGrid>
      <w:tr w:rsidR="00C6751B" w:rsidRPr="002B50C0" w:rsidTr="004D1625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75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00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52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D4C43" w:rsidTr="004D1625">
        <w:tc>
          <w:tcPr>
            <w:tcW w:w="2802" w:type="dxa"/>
          </w:tcPr>
          <w:p w:rsidR="00C6751B" w:rsidRPr="00C80203" w:rsidRDefault="00CA0B3B" w:rsidP="00CA0B3B">
            <w:pPr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>Zrekonstruowane i zdigitaliz</w:t>
            </w:r>
            <w:r w:rsidRPr="00C80203">
              <w:rPr>
                <w:rFonts w:cstheme="minorHAnsi"/>
                <w:sz w:val="19"/>
                <w:szCs w:val="19"/>
              </w:rPr>
              <w:t>o</w:t>
            </w:r>
            <w:r w:rsidRPr="00C80203">
              <w:rPr>
                <w:rFonts w:cstheme="minorHAnsi"/>
                <w:sz w:val="19"/>
                <w:szCs w:val="19"/>
              </w:rPr>
              <w:t>wane filmy fabularne, dokume</w:t>
            </w:r>
            <w:r w:rsidRPr="00C80203">
              <w:rPr>
                <w:rFonts w:cstheme="minorHAnsi"/>
                <w:sz w:val="19"/>
                <w:szCs w:val="19"/>
              </w:rPr>
              <w:t>n</w:t>
            </w:r>
            <w:r w:rsidRPr="00C80203">
              <w:rPr>
                <w:rFonts w:cstheme="minorHAnsi"/>
                <w:sz w:val="19"/>
                <w:szCs w:val="19"/>
              </w:rPr>
              <w:t>talne i animowane</w:t>
            </w:r>
            <w:r w:rsidR="00CD24A1" w:rsidRPr="00C80203">
              <w:rPr>
                <w:rFonts w:cstheme="minorHAnsi"/>
                <w:sz w:val="19"/>
                <w:szCs w:val="19"/>
              </w:rPr>
              <w:t xml:space="preserve"> gotowe do udostępniania on-line</w:t>
            </w:r>
          </w:p>
        </w:tc>
        <w:tc>
          <w:tcPr>
            <w:tcW w:w="1475" w:type="dxa"/>
            <w:vAlign w:val="center"/>
          </w:tcPr>
          <w:p w:rsidR="00C6751B" w:rsidRPr="004D1625" w:rsidRDefault="004D1625" w:rsidP="004D1625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2005" w:type="dxa"/>
            <w:vAlign w:val="center"/>
          </w:tcPr>
          <w:p w:rsidR="00C6751B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352" w:type="dxa"/>
            <w:vAlign w:val="center"/>
          </w:tcPr>
          <w:p w:rsidR="00C6751B" w:rsidRPr="00C80203" w:rsidRDefault="00CD24A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>Zgodnie z harmonogramem czasowym projektu</w:t>
            </w:r>
          </w:p>
        </w:tc>
      </w:tr>
    </w:tbl>
    <w:p w:rsidR="004C1D48" w:rsidRPr="002D4C4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D4C4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B41415" w:rsidRPr="002D4C43">
        <w:rPr>
          <w:rFonts w:ascii="Arial" w:hAnsi="Arial" w:cs="Arial"/>
          <w:color w:val="auto"/>
          <w:sz w:val="20"/>
          <w:szCs w:val="18"/>
        </w:rPr>
        <w:t>&lt;maksymalnie 20</w:t>
      </w:r>
      <w:r w:rsidRPr="002D4C43">
        <w:rPr>
          <w:rFonts w:ascii="Arial" w:hAnsi="Arial" w:cs="Arial"/>
          <w:color w:val="auto"/>
          <w:sz w:val="20"/>
          <w:szCs w:val="18"/>
        </w:rPr>
        <w:t>00 znaków&gt;</w:t>
      </w:r>
    </w:p>
    <w:tbl>
      <w:tblPr>
        <w:tblStyle w:val="Tabela-Siatka"/>
        <w:tblW w:w="9634" w:type="dxa"/>
        <w:tblLook w:val="04A0"/>
      </w:tblPr>
      <w:tblGrid>
        <w:gridCol w:w="2802"/>
        <w:gridCol w:w="1446"/>
        <w:gridCol w:w="1956"/>
        <w:gridCol w:w="3430"/>
      </w:tblGrid>
      <w:tr w:rsidR="004C1D48" w:rsidRPr="002D4C43" w:rsidTr="00186202">
        <w:trPr>
          <w:tblHeader/>
        </w:trPr>
        <w:tc>
          <w:tcPr>
            <w:tcW w:w="2802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956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0" w:type="dxa"/>
            <w:shd w:val="clear" w:color="auto" w:fill="D0CECE" w:themeFill="background2" w:themeFillShade="E6"/>
          </w:tcPr>
          <w:p w:rsidR="004C1D48" w:rsidRPr="002D4C43" w:rsidRDefault="004C1D48" w:rsidP="00186202">
            <w:pPr>
              <w:ind w:firstLine="33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D4C4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D4C43" w:rsidTr="00186202">
        <w:tc>
          <w:tcPr>
            <w:tcW w:w="2802" w:type="dxa"/>
          </w:tcPr>
          <w:p w:rsidR="00A86449" w:rsidRPr="00186202" w:rsidRDefault="00CD24A1" w:rsidP="00CD24A1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1. zrekonstruowane i zdigitaliz</w:t>
            </w:r>
            <w:r w:rsidRPr="00186202">
              <w:rPr>
                <w:rFonts w:cstheme="minorHAnsi"/>
                <w:sz w:val="19"/>
                <w:szCs w:val="19"/>
              </w:rPr>
              <w:t>o</w:t>
            </w:r>
            <w:r w:rsidRPr="00186202">
              <w:rPr>
                <w:rFonts w:cstheme="minorHAnsi"/>
                <w:sz w:val="19"/>
                <w:szCs w:val="19"/>
              </w:rPr>
              <w:t>wanie materiały filmowe gotowe do przekazania i głębokiej arch</w:t>
            </w:r>
            <w:r w:rsidRPr="00186202">
              <w:rPr>
                <w:rFonts w:cstheme="minorHAnsi"/>
                <w:sz w:val="19"/>
                <w:szCs w:val="19"/>
              </w:rPr>
              <w:t>i</w:t>
            </w:r>
            <w:r w:rsidRPr="00186202">
              <w:rPr>
                <w:rFonts w:cstheme="minorHAnsi"/>
                <w:sz w:val="19"/>
                <w:szCs w:val="19"/>
              </w:rPr>
              <w:t>wizacji</w:t>
            </w:r>
          </w:p>
        </w:tc>
        <w:tc>
          <w:tcPr>
            <w:tcW w:w="1446" w:type="dxa"/>
            <w:vAlign w:val="center"/>
          </w:tcPr>
          <w:p w:rsidR="00A86449" w:rsidRPr="00186202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1956" w:type="dxa"/>
            <w:vAlign w:val="center"/>
          </w:tcPr>
          <w:p w:rsidR="004C1D48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4C1D48" w:rsidRPr="00186202" w:rsidRDefault="00FD185D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Platforma</w:t>
            </w:r>
            <w:r w:rsidR="00CD24A1" w:rsidRPr="00186202">
              <w:rPr>
                <w:rFonts w:cstheme="minorHAnsi"/>
                <w:sz w:val="19"/>
                <w:szCs w:val="19"/>
              </w:rPr>
              <w:t xml:space="preserve"> KRONIKA@</w:t>
            </w:r>
          </w:p>
        </w:tc>
      </w:tr>
      <w:tr w:rsidR="00186202" w:rsidRPr="002D4C43" w:rsidTr="00186202">
        <w:tc>
          <w:tcPr>
            <w:tcW w:w="2802" w:type="dxa"/>
          </w:tcPr>
          <w:p w:rsidR="00186202" w:rsidRPr="00186202" w:rsidRDefault="00186202" w:rsidP="00A44EA2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2. Cyfrowe repozytorium na potrzeby udostępniania</w:t>
            </w:r>
          </w:p>
        </w:tc>
        <w:tc>
          <w:tcPr>
            <w:tcW w:w="1446" w:type="dxa"/>
            <w:vAlign w:val="center"/>
          </w:tcPr>
          <w:p w:rsidR="00186202" w:rsidRPr="004D1625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06-2020</w:t>
            </w:r>
          </w:p>
        </w:tc>
        <w:tc>
          <w:tcPr>
            <w:tcW w:w="1956" w:type="dxa"/>
            <w:vAlign w:val="center"/>
          </w:tcPr>
          <w:p w:rsidR="00186202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186202" w:rsidRPr="00186202" w:rsidRDefault="00186202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Platforma KRONIKA@</w:t>
            </w:r>
          </w:p>
        </w:tc>
      </w:tr>
      <w:tr w:rsidR="005603C1" w:rsidRPr="002D4C43" w:rsidTr="00186202">
        <w:tc>
          <w:tcPr>
            <w:tcW w:w="2802" w:type="dxa"/>
          </w:tcPr>
          <w:p w:rsidR="005603C1" w:rsidRPr="00C80203" w:rsidRDefault="005603C1" w:rsidP="005603C1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3. </w:t>
            </w:r>
            <w:r w:rsidRPr="00C80203">
              <w:rPr>
                <w:rFonts w:cstheme="minorHAnsi"/>
                <w:sz w:val="19"/>
                <w:szCs w:val="19"/>
              </w:rPr>
              <w:t>Platforma online w ramach</w:t>
            </w:r>
          </w:p>
          <w:p w:rsidR="005603C1" w:rsidRPr="002D4C43" w:rsidRDefault="005603C1" w:rsidP="005603C1">
            <w:pPr>
              <w:rPr>
                <w:rFonts w:ascii="Arial" w:hAnsi="Arial" w:cs="Arial"/>
                <w:sz w:val="18"/>
                <w:szCs w:val="20"/>
              </w:rPr>
            </w:pPr>
            <w:r w:rsidRPr="00C80203">
              <w:rPr>
                <w:rFonts w:cstheme="minorHAnsi"/>
                <w:sz w:val="19"/>
                <w:szCs w:val="19"/>
              </w:rPr>
              <w:t>Centrum Dystrybucji</w:t>
            </w:r>
          </w:p>
        </w:tc>
        <w:tc>
          <w:tcPr>
            <w:tcW w:w="1446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07-2020</w:t>
            </w:r>
          </w:p>
        </w:tc>
        <w:tc>
          <w:tcPr>
            <w:tcW w:w="1956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</w:tbl>
    <w:p w:rsidR="00BB059E" w:rsidRPr="002D4C4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DA34DF" w:rsidRPr="002D4C43">
        <w:rPr>
          <w:rFonts w:ascii="Arial" w:hAnsi="Arial" w:cs="Arial"/>
          <w:sz w:val="20"/>
          <w:szCs w:val="20"/>
        </w:rPr>
        <w:t>&lt;</w:t>
      </w:r>
      <w:r w:rsidR="00B41415" w:rsidRPr="002D4C43">
        <w:rPr>
          <w:rFonts w:ascii="Arial" w:hAnsi="Arial" w:cs="Arial"/>
          <w:sz w:val="20"/>
          <w:szCs w:val="20"/>
        </w:rPr>
        <w:t>maksymalnie 20</w:t>
      </w:r>
      <w:r w:rsidR="00DA34DF" w:rsidRPr="002D4C43">
        <w:rPr>
          <w:rFonts w:ascii="Arial" w:hAnsi="Arial" w:cs="Arial"/>
          <w:sz w:val="20"/>
          <w:szCs w:val="20"/>
        </w:rPr>
        <w:t>00 znaków&gt;</w:t>
      </w:r>
    </w:p>
    <w:p w:rsidR="00CF2E64" w:rsidRPr="002D4C4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/>
      </w:tblPr>
      <w:tblGrid>
        <w:gridCol w:w="3185"/>
        <w:gridCol w:w="1606"/>
        <w:gridCol w:w="2374"/>
        <w:gridCol w:w="2446"/>
      </w:tblGrid>
      <w:tr w:rsidR="00322614" w:rsidRPr="002D4C43" w:rsidTr="004028D7">
        <w:trPr>
          <w:tblHeader/>
        </w:trPr>
        <w:tc>
          <w:tcPr>
            <w:tcW w:w="3185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6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374" w:type="dxa"/>
            <w:shd w:val="clear" w:color="auto" w:fill="D0CECE" w:themeFill="background2" w:themeFillShade="E6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46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D4C43" w:rsidTr="004028D7">
        <w:tc>
          <w:tcPr>
            <w:tcW w:w="3185" w:type="dxa"/>
            <w:vAlign w:val="center"/>
          </w:tcPr>
          <w:p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06" w:type="dxa"/>
          </w:tcPr>
          <w:p w:rsidR="00322614" w:rsidRPr="002D4C43" w:rsidRDefault="008D2FF8" w:rsidP="009F09BF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374" w:type="dxa"/>
          </w:tcPr>
          <w:p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46" w:type="dxa"/>
          </w:tcPr>
          <w:p w:rsidR="00322614" w:rsidRPr="002D4C43" w:rsidRDefault="008D2FF8" w:rsidP="00C1106C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Kontrola kosztowa poprzez szacowanie wartości z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mówienia w wyniku post</w:t>
            </w:r>
            <w:r w:rsidRPr="002D4C43">
              <w:rPr>
                <w:rFonts w:ascii="Arial" w:hAnsi="Arial" w:cs="Arial"/>
                <w:sz w:val="18"/>
                <w:szCs w:val="20"/>
              </w:rPr>
              <w:t>ę</w:t>
            </w:r>
            <w:r w:rsidRPr="002D4C43">
              <w:rPr>
                <w:rFonts w:ascii="Arial" w:hAnsi="Arial" w:cs="Arial"/>
                <w:sz w:val="18"/>
                <w:szCs w:val="20"/>
              </w:rPr>
              <w:t>powania ofertowego, pl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nowane jest  zawarcie długoterminowych umów z cenami ustalonymi na st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łym poziomie</w:t>
            </w:r>
          </w:p>
        </w:tc>
      </w:tr>
      <w:tr w:rsidR="00DA3598" w:rsidRPr="002D4C43" w:rsidTr="004028D7">
        <w:tc>
          <w:tcPr>
            <w:tcW w:w="3185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administracyjne i ryzyko związane z udzielaniem zamówień: opóźnienia w zamówieniach dot</w:t>
            </w:r>
            <w:r w:rsidRPr="002D4C43">
              <w:rPr>
                <w:rFonts w:ascii="Arial" w:hAnsi="Arial" w:cs="Arial"/>
                <w:sz w:val="18"/>
                <w:szCs w:val="18"/>
              </w:rPr>
              <w:t>y</w:t>
            </w:r>
            <w:r w:rsidRPr="002D4C43">
              <w:rPr>
                <w:rFonts w:ascii="Arial" w:hAnsi="Arial" w:cs="Arial"/>
                <w:sz w:val="18"/>
                <w:szCs w:val="18"/>
              </w:rPr>
              <w:t>czących  projektu</w:t>
            </w:r>
          </w:p>
        </w:tc>
        <w:tc>
          <w:tcPr>
            <w:tcW w:w="1606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46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art. 4 pkt 3 lit. g </w:t>
            </w:r>
            <w:r w:rsidRPr="002D4C43">
              <w:rPr>
                <w:rFonts w:ascii="Arial" w:hAnsi="Arial" w:cs="Arial"/>
                <w:sz w:val="18"/>
                <w:szCs w:val="18"/>
              </w:rPr>
              <w:t>ustaw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PZP usługi digital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>zacji są zwolnione z k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nieczności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jej </w:t>
            </w:r>
            <w:r w:rsidRPr="002D4C43">
              <w:rPr>
                <w:rFonts w:ascii="Arial" w:hAnsi="Arial" w:cs="Arial"/>
                <w:sz w:val="18"/>
                <w:szCs w:val="18"/>
              </w:rPr>
              <w:t>sto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sowania. </w:t>
            </w:r>
            <w:r w:rsidRPr="002D4C43">
              <w:rPr>
                <w:rFonts w:ascii="Arial" w:hAnsi="Arial" w:cs="Arial"/>
                <w:sz w:val="18"/>
                <w:szCs w:val="18"/>
              </w:rPr>
              <w:t>Natomiast prace związane z adaptacją budynku do potrzeb Centrum Dystryb</w:t>
            </w:r>
            <w:r w:rsidRPr="002D4C43">
              <w:rPr>
                <w:rFonts w:ascii="Arial" w:hAnsi="Arial" w:cs="Arial"/>
                <w:sz w:val="18"/>
                <w:szCs w:val="18"/>
              </w:rPr>
              <w:t>u</w:t>
            </w:r>
            <w:r w:rsidRPr="002D4C43">
              <w:rPr>
                <w:rFonts w:ascii="Arial" w:hAnsi="Arial" w:cs="Arial"/>
                <w:sz w:val="18"/>
                <w:szCs w:val="18"/>
              </w:rPr>
              <w:t>cji wymagać będ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>ą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zast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>sowania Ustawy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 xml:space="preserve"> PZP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. W celu niwelowania ryzyka opóźnień 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>wydłużono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okres związany z realizacją wyb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ru Oferenta. </w:t>
            </w:r>
          </w:p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Partnerzy rozpoczęli dzi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łania mające na celu wył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nienie wykonawców w procesie rekonstrukcji i digitalizacji. Biorąc pod uwagę fakt zwolnienia z Prawa zamówień public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zgodnie z art. 4 pkt 3 lit g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artnerzy przeprow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dzają rozeznanie rynku.</w:t>
            </w:r>
          </w:p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Realizacja postępowań w celu wyboru wykonawcy: Przygotowana została dokumentacja przetargowa dla zadania. Znajduje się w CPPC w celu kontroli ex-ante</w:t>
            </w:r>
          </w:p>
        </w:tc>
      </w:tr>
      <w:tr w:rsidR="004028D7" w:rsidRPr="002D4C43" w:rsidTr="004028D7">
        <w:tc>
          <w:tcPr>
            <w:tcW w:w="3185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finansowe: wzrost kosztów operacyjnych</w:t>
            </w:r>
          </w:p>
        </w:tc>
        <w:tc>
          <w:tcPr>
            <w:tcW w:w="160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4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Zbadano wrażliwość na wzrost kosztów operacy</w:t>
            </w:r>
            <w:r w:rsidRPr="002D4C43">
              <w:rPr>
                <w:rFonts w:ascii="Arial" w:hAnsi="Arial" w:cs="Arial"/>
                <w:sz w:val="18"/>
                <w:szCs w:val="18"/>
              </w:rPr>
              <w:t>j</w:t>
            </w:r>
            <w:r w:rsidRPr="002D4C43">
              <w:rPr>
                <w:rFonts w:ascii="Arial" w:hAnsi="Arial" w:cs="Arial"/>
                <w:sz w:val="18"/>
                <w:szCs w:val="18"/>
              </w:rPr>
              <w:t>nych. Ryzyko będzie mon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>torowane w procesie z</w:t>
            </w:r>
            <w:r w:rsidRPr="002D4C43">
              <w:rPr>
                <w:rFonts w:ascii="Arial" w:hAnsi="Arial" w:cs="Arial"/>
                <w:sz w:val="18"/>
                <w:szCs w:val="18"/>
              </w:rPr>
              <w:t>a</w:t>
            </w:r>
            <w:r w:rsidRPr="002D4C43">
              <w:rPr>
                <w:rFonts w:ascii="Arial" w:hAnsi="Arial" w:cs="Arial"/>
                <w:sz w:val="18"/>
                <w:szCs w:val="18"/>
              </w:rPr>
              <w:t>rządzania projektem.</w:t>
            </w:r>
          </w:p>
        </w:tc>
      </w:tr>
      <w:tr w:rsidR="004028D7" w:rsidRPr="002D4C43" w:rsidTr="004028D7">
        <w:tc>
          <w:tcPr>
            <w:tcW w:w="3185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operacyjne i finans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>we:zwiększony popyt na usługi dig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>talizacyjne spowodować może zatory w procesię realizacji usługi przez istniejące podmioty zewnętrzne</w:t>
            </w:r>
          </w:p>
        </w:tc>
        <w:tc>
          <w:tcPr>
            <w:tcW w:w="160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4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</w:t>
            </w:r>
            <w:r w:rsidRPr="002D4C43">
              <w:rPr>
                <w:rFonts w:ascii="Arial" w:hAnsi="Arial" w:cs="Arial"/>
                <w:sz w:val="18"/>
                <w:szCs w:val="18"/>
              </w:rPr>
              <w:t>a</w:t>
            </w:r>
            <w:r w:rsidRPr="002D4C43">
              <w:rPr>
                <w:rFonts w:ascii="Arial" w:hAnsi="Arial" w:cs="Arial"/>
                <w:sz w:val="18"/>
                <w:szCs w:val="18"/>
              </w:rPr>
              <w:t>tywny plan digitalizacji z podmiotami, z którymi współpracuje Konsorcjum.</w:t>
            </w:r>
          </w:p>
        </w:tc>
      </w:tr>
      <w:tr w:rsidR="00186FFB" w:rsidRPr="002D4C43" w:rsidTr="004028D7">
        <w:tc>
          <w:tcPr>
            <w:tcW w:w="3185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06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46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celu neutralizacji ryzyka dokonano aktualizacji te</w:t>
            </w:r>
            <w:r w:rsidRPr="003C5EA3">
              <w:rPr>
                <w:rFonts w:ascii="Arial" w:hAnsi="Arial" w:cs="Arial"/>
                <w:sz w:val="18"/>
                <w:szCs w:val="18"/>
              </w:rPr>
              <w:t>r</w:t>
            </w:r>
            <w:r w:rsidRPr="003C5EA3">
              <w:rPr>
                <w:rFonts w:ascii="Arial" w:hAnsi="Arial" w:cs="Arial"/>
                <w:sz w:val="18"/>
                <w:szCs w:val="18"/>
              </w:rPr>
              <w:t>minów realizacji Kamieni Milowych (wniosek o aneks do umowy). Wskazano realne terminy realizacji Kamieni Milowych w oparci o rzeczywisty stan realizacji Projektu. Nowo wskazane terminy nie będą skutkować przekroczeniem terminu realizacji Projektu</w:t>
            </w:r>
            <w:r w:rsidR="00650ACE" w:rsidRPr="003C5EA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141A92" w:rsidRPr="002D4C43" w:rsidRDefault="008D2FF8" w:rsidP="008D2FF8">
      <w:pPr>
        <w:tabs>
          <w:tab w:val="left" w:pos="1305"/>
        </w:tabs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ab/>
      </w:r>
    </w:p>
    <w:p w:rsidR="00CF2E64" w:rsidRPr="002D4C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606" w:type="dxa"/>
        <w:tblLayout w:type="fixed"/>
        <w:tblLook w:val="04A0"/>
      </w:tblPr>
      <w:tblGrid>
        <w:gridCol w:w="3227"/>
        <w:gridCol w:w="1559"/>
        <w:gridCol w:w="2268"/>
        <w:gridCol w:w="2552"/>
      </w:tblGrid>
      <w:tr w:rsidR="0091332C" w:rsidRPr="002D4C43" w:rsidTr="00D601A2">
        <w:trPr>
          <w:trHeight w:val="724"/>
        </w:trPr>
        <w:tc>
          <w:tcPr>
            <w:tcW w:w="3227" w:type="dxa"/>
          </w:tcPr>
          <w:p w:rsidR="0091332C" w:rsidRPr="002D4C43" w:rsidRDefault="0091332C" w:rsidP="00143E2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D4C4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2D4C43" w:rsidTr="00D601A2">
        <w:trPr>
          <w:trHeight w:val="1560"/>
        </w:trPr>
        <w:tc>
          <w:tcPr>
            <w:tcW w:w="3227" w:type="dxa"/>
          </w:tcPr>
          <w:p w:rsidR="0091332C" w:rsidRPr="002D4C43" w:rsidRDefault="008D2FF8" w:rsidP="00143E2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Zmniejszenie/wstrzymanie połączeń z użytkownikami końcowymi za p</w:t>
            </w: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mocą Internetu</w:t>
            </w:r>
          </w:p>
        </w:tc>
        <w:tc>
          <w:tcPr>
            <w:tcW w:w="1559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68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552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zostanie osiągnięta poprzez udostępniania produktów projektu za pośrednictwem planowanej platformy KRONIKA@</w:t>
            </w:r>
          </w:p>
        </w:tc>
      </w:tr>
      <w:tr w:rsidR="00186FFB" w:rsidRPr="002D4C43" w:rsidTr="00186FFB">
        <w:trPr>
          <w:trHeight w:val="743"/>
        </w:trPr>
        <w:tc>
          <w:tcPr>
            <w:tcW w:w="322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Prawne ograniczenia w zakresi</w:t>
            </w:r>
            <w:r w:rsidR="000A19B5">
              <w:rPr>
                <w:rFonts w:ascii="Arial" w:hAnsi="Arial" w:cs="Arial"/>
                <w:sz w:val="18"/>
                <w:szCs w:val="18"/>
              </w:rPr>
              <w:t>e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udostępniania zasobów kultury p</w:t>
            </w:r>
            <w:r w:rsidRPr="002D4C43">
              <w:rPr>
                <w:rFonts w:ascii="Arial" w:hAnsi="Arial" w:cs="Arial"/>
                <w:sz w:val="18"/>
                <w:szCs w:val="18"/>
              </w:rPr>
              <w:t>u</w:t>
            </w:r>
            <w:r w:rsidRPr="002D4C43">
              <w:rPr>
                <w:rFonts w:ascii="Arial" w:hAnsi="Arial" w:cs="Arial"/>
                <w:sz w:val="18"/>
                <w:szCs w:val="18"/>
              </w:rPr>
              <w:t>blicznie</w:t>
            </w:r>
          </w:p>
        </w:tc>
        <w:tc>
          <w:tcPr>
            <w:tcW w:w="155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26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552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332C" w:rsidRPr="002D4C43" w:rsidRDefault="0091332C" w:rsidP="00141A92">
      <w:pPr>
        <w:spacing w:before="240" w:after="120"/>
        <w:rPr>
          <w:rFonts w:ascii="Arial" w:hAnsi="Arial" w:cs="Arial"/>
        </w:rPr>
      </w:pPr>
    </w:p>
    <w:p w:rsidR="00BB059E" w:rsidRPr="002D4C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ins w:id="5" w:author="Autor">
        <w:r w:rsidR="004D1625">
          <w:rPr>
            <w:rStyle w:val="Nagwek2Znak"/>
            <w:rFonts w:ascii="Arial" w:hAnsi="Arial" w:cs="Arial"/>
            <w:b/>
            <w:color w:val="auto"/>
            <w:sz w:val="24"/>
            <w:szCs w:val="24"/>
          </w:rPr>
          <w:t xml:space="preserve"> </w:t>
        </w:r>
      </w:ins>
      <w:r w:rsidR="00816376">
        <w:rPr>
          <w:rFonts w:ascii="Arial" w:hAnsi="Arial" w:cs="Arial"/>
          <w:sz w:val="18"/>
          <w:szCs w:val="18"/>
        </w:rPr>
        <w:t xml:space="preserve">Polski Instytut Sztuki Filmowej, </w:t>
      </w:r>
      <w:r w:rsidR="00182288">
        <w:rPr>
          <w:rFonts w:ascii="Arial" w:hAnsi="Arial" w:cs="Arial"/>
          <w:sz w:val="18"/>
          <w:szCs w:val="18"/>
        </w:rPr>
        <w:t>Zuzanna Ostapowicz – K</w:t>
      </w:r>
      <w:r w:rsidR="002D4C43" w:rsidRPr="002D4C43">
        <w:rPr>
          <w:rFonts w:ascii="Arial" w:hAnsi="Arial" w:cs="Arial"/>
          <w:sz w:val="18"/>
          <w:szCs w:val="18"/>
        </w:rPr>
        <w:t>ierownik Projektu, tel. 22 42 10 496</w:t>
      </w:r>
    </w:p>
    <w:sectPr w:rsidR="00BB059E" w:rsidRPr="002D4C4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FA1C6C" w15:done="0"/>
  <w15:commentEx w15:paraId="4D212138" w15:done="0"/>
  <w15:commentEx w15:paraId="5BA122CB" w15:done="0"/>
  <w15:commentEx w15:paraId="3BF19D65" w15:done="0"/>
  <w15:commentEx w15:paraId="23ACF446" w15:done="0"/>
  <w15:commentEx w15:paraId="747154EC" w15:done="0"/>
  <w15:commentEx w15:paraId="0B042DD9" w15:done="0"/>
  <w15:commentEx w15:paraId="3A5FA2C4" w15:done="0"/>
  <w15:commentEx w15:paraId="444C7011" w15:done="0"/>
  <w15:commentEx w15:paraId="01F4173E" w15:done="0"/>
  <w15:commentEx w15:paraId="1C22C964" w15:done="0"/>
  <w15:commentEx w15:paraId="51C280AA" w15:done="0"/>
  <w15:commentEx w15:paraId="2DCED83E" w15:done="0"/>
  <w15:commentEx w15:paraId="734A9E3C" w15:done="0"/>
  <w15:commentEx w15:paraId="10A54A3A" w15:done="0"/>
  <w15:commentEx w15:paraId="301D523C" w15:done="0"/>
  <w15:commentEx w15:paraId="6FE8A65B" w15:done="0"/>
  <w15:commentEx w15:paraId="4B42D3BD" w15:done="0"/>
  <w15:commentEx w15:paraId="5DC1DC0A" w15:done="0"/>
  <w15:commentEx w15:paraId="7123586D" w15:done="0"/>
  <w15:commentEx w15:paraId="740443E8" w15:done="0"/>
  <w15:commentEx w15:paraId="62AE144A" w15:done="0"/>
  <w15:commentEx w15:paraId="60F0A0DA" w15:done="0"/>
  <w15:commentEx w15:paraId="4AA293D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74" w:rsidRDefault="00AC0674" w:rsidP="00BB2420">
      <w:pPr>
        <w:spacing w:after="0" w:line="240" w:lineRule="auto"/>
      </w:pPr>
      <w:r>
        <w:separator/>
      </w:r>
    </w:p>
  </w:endnote>
  <w:endnote w:type="continuationSeparator" w:id="1">
    <w:p w:rsidR="00AC0674" w:rsidRDefault="00AC067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D4233" w:rsidRDefault="00FD42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3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:rsidR="00FD4233" w:rsidRDefault="00FD42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74" w:rsidRDefault="00AC0674" w:rsidP="00BB2420">
      <w:pPr>
        <w:spacing w:after="0" w:line="240" w:lineRule="auto"/>
      </w:pPr>
      <w:r>
        <w:separator/>
      </w:r>
    </w:p>
  </w:footnote>
  <w:footnote w:type="continuationSeparator" w:id="1">
    <w:p w:rsidR="00AC0674" w:rsidRDefault="00AC0674" w:rsidP="00BB2420">
      <w:pPr>
        <w:spacing w:after="0" w:line="240" w:lineRule="auto"/>
      </w:pPr>
      <w:r>
        <w:continuationSeparator/>
      </w:r>
    </w:p>
  </w:footnote>
  <w:footnote w:id="2">
    <w:p w:rsidR="00FD4233" w:rsidRDefault="00FD423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ACD"/>
    <w:multiLevelType w:val="hybridMultilevel"/>
    <w:tmpl w:val="757CA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785417"/>
    <w:multiLevelType w:val="hybridMultilevel"/>
    <w:tmpl w:val="6A0A8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6744B"/>
    <w:multiLevelType w:val="hybridMultilevel"/>
    <w:tmpl w:val="595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87C32"/>
    <w:multiLevelType w:val="hybridMultilevel"/>
    <w:tmpl w:val="489A8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D7D69B2"/>
    <w:multiLevelType w:val="hybridMultilevel"/>
    <w:tmpl w:val="3356D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3"/>
  </w:num>
  <w:num w:numId="4">
    <w:abstractNumId w:val="13"/>
  </w:num>
  <w:num w:numId="5">
    <w:abstractNumId w:val="20"/>
  </w:num>
  <w:num w:numId="6">
    <w:abstractNumId w:val="5"/>
  </w:num>
  <w:num w:numId="7">
    <w:abstractNumId w:val="18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9"/>
  </w:num>
  <w:num w:numId="22">
    <w:abstractNumId w:val="0"/>
  </w:num>
  <w:num w:numId="23">
    <w:abstractNumId w:val="6"/>
  </w:num>
  <w:num w:numId="24">
    <w:abstractNumId w:val="24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A1B30"/>
    <w:rsid w:val="00003CB0"/>
    <w:rsid w:val="00006E59"/>
    <w:rsid w:val="00007506"/>
    <w:rsid w:val="00012ED8"/>
    <w:rsid w:val="00043DD9"/>
    <w:rsid w:val="00044D68"/>
    <w:rsid w:val="00047D9D"/>
    <w:rsid w:val="00067447"/>
    <w:rsid w:val="00070663"/>
    <w:rsid w:val="0008182B"/>
    <w:rsid w:val="00084E5B"/>
    <w:rsid w:val="00087231"/>
    <w:rsid w:val="00095944"/>
    <w:rsid w:val="000A19B5"/>
    <w:rsid w:val="000A1DFB"/>
    <w:rsid w:val="000A2F32"/>
    <w:rsid w:val="000A3938"/>
    <w:rsid w:val="000A4AC9"/>
    <w:rsid w:val="000B1F60"/>
    <w:rsid w:val="000B3E49"/>
    <w:rsid w:val="000B6ADC"/>
    <w:rsid w:val="000C02BD"/>
    <w:rsid w:val="000D28C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65C1"/>
    <w:rsid w:val="0014069F"/>
    <w:rsid w:val="00141A92"/>
    <w:rsid w:val="00143E2F"/>
    <w:rsid w:val="00145E84"/>
    <w:rsid w:val="0015102C"/>
    <w:rsid w:val="00165F8A"/>
    <w:rsid w:val="00176FBB"/>
    <w:rsid w:val="00181E97"/>
    <w:rsid w:val="00182288"/>
    <w:rsid w:val="00182A08"/>
    <w:rsid w:val="00186202"/>
    <w:rsid w:val="00186FFB"/>
    <w:rsid w:val="001A2EF2"/>
    <w:rsid w:val="001B0410"/>
    <w:rsid w:val="001B0B76"/>
    <w:rsid w:val="001C0E92"/>
    <w:rsid w:val="001C2D74"/>
    <w:rsid w:val="001C7FAC"/>
    <w:rsid w:val="001E0CAC"/>
    <w:rsid w:val="001E16A3"/>
    <w:rsid w:val="001E1DEA"/>
    <w:rsid w:val="001E7199"/>
    <w:rsid w:val="001F21F7"/>
    <w:rsid w:val="001F24A0"/>
    <w:rsid w:val="001F2BA8"/>
    <w:rsid w:val="001F67EC"/>
    <w:rsid w:val="0020280A"/>
    <w:rsid w:val="0020330A"/>
    <w:rsid w:val="00237279"/>
    <w:rsid w:val="00240D69"/>
    <w:rsid w:val="00241B5E"/>
    <w:rsid w:val="00252087"/>
    <w:rsid w:val="00265D70"/>
    <w:rsid w:val="00276C00"/>
    <w:rsid w:val="002950AF"/>
    <w:rsid w:val="002A1A7D"/>
    <w:rsid w:val="002A3C02"/>
    <w:rsid w:val="002A5452"/>
    <w:rsid w:val="002B4889"/>
    <w:rsid w:val="002B50C0"/>
    <w:rsid w:val="002B6F21"/>
    <w:rsid w:val="002D13C7"/>
    <w:rsid w:val="002D3D4A"/>
    <w:rsid w:val="002D4C43"/>
    <w:rsid w:val="002D7ADA"/>
    <w:rsid w:val="002E23F2"/>
    <w:rsid w:val="002F2B93"/>
    <w:rsid w:val="002F7047"/>
    <w:rsid w:val="0030196F"/>
    <w:rsid w:val="00302775"/>
    <w:rsid w:val="00304D04"/>
    <w:rsid w:val="00310D8E"/>
    <w:rsid w:val="003128A0"/>
    <w:rsid w:val="003221F2"/>
    <w:rsid w:val="00322614"/>
    <w:rsid w:val="00334A24"/>
    <w:rsid w:val="003410FE"/>
    <w:rsid w:val="003508E7"/>
    <w:rsid w:val="003534C1"/>
    <w:rsid w:val="00353B1E"/>
    <w:rsid w:val="003542F1"/>
    <w:rsid w:val="00356A3E"/>
    <w:rsid w:val="003642B8"/>
    <w:rsid w:val="00376DC4"/>
    <w:rsid w:val="00392520"/>
    <w:rsid w:val="003A12F4"/>
    <w:rsid w:val="003A4115"/>
    <w:rsid w:val="003B5B7A"/>
    <w:rsid w:val="003B65CA"/>
    <w:rsid w:val="003C5EA3"/>
    <w:rsid w:val="003C7325"/>
    <w:rsid w:val="003D7DD0"/>
    <w:rsid w:val="003E3144"/>
    <w:rsid w:val="004028D7"/>
    <w:rsid w:val="00405EA4"/>
    <w:rsid w:val="0041034F"/>
    <w:rsid w:val="004118A3"/>
    <w:rsid w:val="0041223A"/>
    <w:rsid w:val="00423A26"/>
    <w:rsid w:val="00425046"/>
    <w:rsid w:val="004350B8"/>
    <w:rsid w:val="00444011"/>
    <w:rsid w:val="00444AAB"/>
    <w:rsid w:val="00450089"/>
    <w:rsid w:val="0045647F"/>
    <w:rsid w:val="00467CA7"/>
    <w:rsid w:val="00470C10"/>
    <w:rsid w:val="00480E65"/>
    <w:rsid w:val="004A4E67"/>
    <w:rsid w:val="004C1D48"/>
    <w:rsid w:val="004D1625"/>
    <w:rsid w:val="004D1882"/>
    <w:rsid w:val="004D65CA"/>
    <w:rsid w:val="004F48DF"/>
    <w:rsid w:val="004F6E89"/>
    <w:rsid w:val="00517F12"/>
    <w:rsid w:val="0052102C"/>
    <w:rsid w:val="005225A3"/>
    <w:rsid w:val="00524E6C"/>
    <w:rsid w:val="005332D6"/>
    <w:rsid w:val="00544DFE"/>
    <w:rsid w:val="005603C1"/>
    <w:rsid w:val="005734CE"/>
    <w:rsid w:val="005738B1"/>
    <w:rsid w:val="005772EF"/>
    <w:rsid w:val="00586664"/>
    <w:rsid w:val="00593290"/>
    <w:rsid w:val="005A12F7"/>
    <w:rsid w:val="005A1B30"/>
    <w:rsid w:val="005B1A32"/>
    <w:rsid w:val="005B5D08"/>
    <w:rsid w:val="005B786A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176C"/>
    <w:rsid w:val="006334BF"/>
    <w:rsid w:val="00635A54"/>
    <w:rsid w:val="006422B2"/>
    <w:rsid w:val="0064231B"/>
    <w:rsid w:val="00642549"/>
    <w:rsid w:val="00646BA0"/>
    <w:rsid w:val="00650ACE"/>
    <w:rsid w:val="00661A62"/>
    <w:rsid w:val="006644CA"/>
    <w:rsid w:val="006731D9"/>
    <w:rsid w:val="00675D53"/>
    <w:rsid w:val="006822BC"/>
    <w:rsid w:val="00684827"/>
    <w:rsid w:val="006A60AA"/>
    <w:rsid w:val="006B034F"/>
    <w:rsid w:val="006B5117"/>
    <w:rsid w:val="006E0CFA"/>
    <w:rsid w:val="006E6205"/>
    <w:rsid w:val="00700F50"/>
    <w:rsid w:val="00701800"/>
    <w:rsid w:val="00703E4D"/>
    <w:rsid w:val="00705CEB"/>
    <w:rsid w:val="007063EE"/>
    <w:rsid w:val="00720D3C"/>
    <w:rsid w:val="00725708"/>
    <w:rsid w:val="0072752D"/>
    <w:rsid w:val="00740A47"/>
    <w:rsid w:val="00746ABD"/>
    <w:rsid w:val="00762FA0"/>
    <w:rsid w:val="0076796E"/>
    <w:rsid w:val="0077418F"/>
    <w:rsid w:val="00775C44"/>
    <w:rsid w:val="007924CE"/>
    <w:rsid w:val="00795AFA"/>
    <w:rsid w:val="007A4742"/>
    <w:rsid w:val="007B0251"/>
    <w:rsid w:val="007C2F7E"/>
    <w:rsid w:val="007C3506"/>
    <w:rsid w:val="007C6235"/>
    <w:rsid w:val="007D1990"/>
    <w:rsid w:val="007D2C34"/>
    <w:rsid w:val="007D38BD"/>
    <w:rsid w:val="007D3F21"/>
    <w:rsid w:val="007E1691"/>
    <w:rsid w:val="007E341A"/>
    <w:rsid w:val="007F126F"/>
    <w:rsid w:val="00806134"/>
    <w:rsid w:val="008108C4"/>
    <w:rsid w:val="00816376"/>
    <w:rsid w:val="008163FD"/>
    <w:rsid w:val="0082264B"/>
    <w:rsid w:val="00830B70"/>
    <w:rsid w:val="00840749"/>
    <w:rsid w:val="00846D0D"/>
    <w:rsid w:val="00853273"/>
    <w:rsid w:val="008740BF"/>
    <w:rsid w:val="0087452F"/>
    <w:rsid w:val="00875528"/>
    <w:rsid w:val="008765AD"/>
    <w:rsid w:val="00884686"/>
    <w:rsid w:val="00884844"/>
    <w:rsid w:val="008A332F"/>
    <w:rsid w:val="008A52F6"/>
    <w:rsid w:val="008C4BCD"/>
    <w:rsid w:val="008C6721"/>
    <w:rsid w:val="008D2FF8"/>
    <w:rsid w:val="008D3826"/>
    <w:rsid w:val="008D4D11"/>
    <w:rsid w:val="008F019E"/>
    <w:rsid w:val="008F2D9B"/>
    <w:rsid w:val="00907F6D"/>
    <w:rsid w:val="00911190"/>
    <w:rsid w:val="0091332C"/>
    <w:rsid w:val="00924C95"/>
    <w:rsid w:val="009256F2"/>
    <w:rsid w:val="00933BEC"/>
    <w:rsid w:val="00936729"/>
    <w:rsid w:val="0095183B"/>
    <w:rsid w:val="00952126"/>
    <w:rsid w:val="00952617"/>
    <w:rsid w:val="00955C46"/>
    <w:rsid w:val="009663A6"/>
    <w:rsid w:val="009664B2"/>
    <w:rsid w:val="009672CB"/>
    <w:rsid w:val="00971A40"/>
    <w:rsid w:val="00972FC0"/>
    <w:rsid w:val="00976434"/>
    <w:rsid w:val="0098430A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043"/>
    <w:rsid w:val="009F1DC8"/>
    <w:rsid w:val="009F437E"/>
    <w:rsid w:val="00A00532"/>
    <w:rsid w:val="00A01ADF"/>
    <w:rsid w:val="00A073F2"/>
    <w:rsid w:val="00A11788"/>
    <w:rsid w:val="00A12827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2BD1"/>
    <w:rsid w:val="00AA4CAB"/>
    <w:rsid w:val="00AA51AD"/>
    <w:rsid w:val="00AB2E01"/>
    <w:rsid w:val="00AC001C"/>
    <w:rsid w:val="00AC0674"/>
    <w:rsid w:val="00AC7E26"/>
    <w:rsid w:val="00AD45BB"/>
    <w:rsid w:val="00AE0500"/>
    <w:rsid w:val="00AE1643"/>
    <w:rsid w:val="00AE3A6C"/>
    <w:rsid w:val="00AF09B8"/>
    <w:rsid w:val="00AF49BE"/>
    <w:rsid w:val="00AF567D"/>
    <w:rsid w:val="00B010E1"/>
    <w:rsid w:val="00B17709"/>
    <w:rsid w:val="00B2608D"/>
    <w:rsid w:val="00B41415"/>
    <w:rsid w:val="00B440C3"/>
    <w:rsid w:val="00B50560"/>
    <w:rsid w:val="00B64B3C"/>
    <w:rsid w:val="00B673C6"/>
    <w:rsid w:val="00B74859"/>
    <w:rsid w:val="00B8519B"/>
    <w:rsid w:val="00B87D3D"/>
    <w:rsid w:val="00B9564F"/>
    <w:rsid w:val="00BA481C"/>
    <w:rsid w:val="00BB059E"/>
    <w:rsid w:val="00BB2420"/>
    <w:rsid w:val="00BB34C0"/>
    <w:rsid w:val="00BB5ACE"/>
    <w:rsid w:val="00BB6B6B"/>
    <w:rsid w:val="00BC1BD2"/>
    <w:rsid w:val="00BC6BE4"/>
    <w:rsid w:val="00BE47CD"/>
    <w:rsid w:val="00BE5BF9"/>
    <w:rsid w:val="00BF5EB5"/>
    <w:rsid w:val="00C1106C"/>
    <w:rsid w:val="00C126D1"/>
    <w:rsid w:val="00C17BBA"/>
    <w:rsid w:val="00C26361"/>
    <w:rsid w:val="00C302F1"/>
    <w:rsid w:val="00C34C11"/>
    <w:rsid w:val="00C42AEA"/>
    <w:rsid w:val="00C53607"/>
    <w:rsid w:val="00C57985"/>
    <w:rsid w:val="00C66086"/>
    <w:rsid w:val="00C6751B"/>
    <w:rsid w:val="00C67544"/>
    <w:rsid w:val="00C74DF8"/>
    <w:rsid w:val="00C80203"/>
    <w:rsid w:val="00C81DB1"/>
    <w:rsid w:val="00C94B54"/>
    <w:rsid w:val="00CA0B3B"/>
    <w:rsid w:val="00CA516B"/>
    <w:rsid w:val="00CC7E21"/>
    <w:rsid w:val="00CD24A1"/>
    <w:rsid w:val="00CE0416"/>
    <w:rsid w:val="00CE7180"/>
    <w:rsid w:val="00CE74F9"/>
    <w:rsid w:val="00CE7777"/>
    <w:rsid w:val="00CF2E64"/>
    <w:rsid w:val="00D12182"/>
    <w:rsid w:val="00D16FAD"/>
    <w:rsid w:val="00D25CFE"/>
    <w:rsid w:val="00D26B38"/>
    <w:rsid w:val="00D30B4E"/>
    <w:rsid w:val="00D41A6F"/>
    <w:rsid w:val="00D44E6F"/>
    <w:rsid w:val="00D4607F"/>
    <w:rsid w:val="00D52DC4"/>
    <w:rsid w:val="00D57025"/>
    <w:rsid w:val="00D57765"/>
    <w:rsid w:val="00D601A2"/>
    <w:rsid w:val="00D6647F"/>
    <w:rsid w:val="00D77F50"/>
    <w:rsid w:val="00D859F4"/>
    <w:rsid w:val="00D85A52"/>
    <w:rsid w:val="00D86FEC"/>
    <w:rsid w:val="00D92970"/>
    <w:rsid w:val="00DA1816"/>
    <w:rsid w:val="00DA34DF"/>
    <w:rsid w:val="00DA3598"/>
    <w:rsid w:val="00DB69FD"/>
    <w:rsid w:val="00DB780F"/>
    <w:rsid w:val="00DC0A8A"/>
    <w:rsid w:val="00DC1705"/>
    <w:rsid w:val="00DC39A9"/>
    <w:rsid w:val="00DC4C79"/>
    <w:rsid w:val="00DE6249"/>
    <w:rsid w:val="00DE731D"/>
    <w:rsid w:val="00DF7010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977"/>
    <w:rsid w:val="00E61CB0"/>
    <w:rsid w:val="00E71256"/>
    <w:rsid w:val="00E71BCF"/>
    <w:rsid w:val="00E81D7C"/>
    <w:rsid w:val="00E8204F"/>
    <w:rsid w:val="00E83FA4"/>
    <w:rsid w:val="00E86020"/>
    <w:rsid w:val="00EA067A"/>
    <w:rsid w:val="00EA0B4F"/>
    <w:rsid w:val="00EC2941"/>
    <w:rsid w:val="00EC2AFC"/>
    <w:rsid w:val="00ED736D"/>
    <w:rsid w:val="00EE489E"/>
    <w:rsid w:val="00F04D06"/>
    <w:rsid w:val="00F07C3D"/>
    <w:rsid w:val="00F138F7"/>
    <w:rsid w:val="00F2008A"/>
    <w:rsid w:val="00F21D9E"/>
    <w:rsid w:val="00F25348"/>
    <w:rsid w:val="00F45506"/>
    <w:rsid w:val="00F60062"/>
    <w:rsid w:val="00F613CC"/>
    <w:rsid w:val="00F62316"/>
    <w:rsid w:val="00F7361E"/>
    <w:rsid w:val="00F76777"/>
    <w:rsid w:val="00F812AD"/>
    <w:rsid w:val="00F83F2F"/>
    <w:rsid w:val="00F86555"/>
    <w:rsid w:val="00F96FBB"/>
    <w:rsid w:val="00FB0C29"/>
    <w:rsid w:val="00FC3B03"/>
    <w:rsid w:val="00FC68D1"/>
    <w:rsid w:val="00FD1775"/>
    <w:rsid w:val="00FD185D"/>
    <w:rsid w:val="00FD4233"/>
    <w:rsid w:val="00FF03A2"/>
    <w:rsid w:val="00FF22C4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8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8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28A0"/>
    <w:rPr>
      <w:vertAlign w:val="superscript"/>
    </w:rPr>
  </w:style>
  <w:style w:type="character" w:customStyle="1" w:styleId="td-label-value">
    <w:name w:val="td-label-value"/>
    <w:basedOn w:val="Domylnaczcionkaakapitu"/>
    <w:rsid w:val="002D13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BAF17-A091-47CE-A9FA-8818962B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1416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2019-01-22T13:06:00Z</dcterms:created>
  <dcterms:modified xsi:type="dcterms:W3CDTF">2019-01-22T13:06:00Z</dcterms:modified>
</cp:coreProperties>
</file>